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uppressAutoHyphens w:val="0"/>
        <w:jc w:val="center"/>
      </w:pPr>
      <w:bookmarkStart w:id="0" w:name="_GoBack"/>
      <w:bookmarkEnd w:id="0"/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Cs/>
        </w:rPr>
        <w:t>Anexa nr.2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t xml:space="preserve">                                                          </w:t>
      </w:r>
    </w:p>
    <w:p>
      <w:pPr>
        <w:suppressAutoHyphens w:val="0"/>
        <w:ind w:left="4320" w:firstLine="720"/>
        <w:jc w:val="center"/>
      </w:pPr>
      <w:r>
        <w:t>(Anexa nr. 3 la OPANAF nr.3789/2024)</w:t>
      </w:r>
    </w:p>
    <w:p>
      <w:pPr>
        <w:suppressAutoHyphens w:val="0"/>
        <w:jc w:val="center"/>
        <w:rPr>
          <w:b/>
        </w:rPr>
      </w:pPr>
    </w:p>
    <w:p>
      <w:pPr>
        <w:suppressAutoHyphens w:val="0"/>
        <w:jc w:val="center"/>
        <w:rPr>
          <w:b/>
        </w:rPr>
      </w:pPr>
    </w:p>
    <w:p>
      <w:pPr>
        <w:suppressAutoHyphens w:val="0"/>
        <w:jc w:val="center"/>
        <w:rPr>
          <w:b/>
        </w:rPr>
      </w:pPr>
      <w:r>
        <w:rPr>
          <w:b/>
        </w:rPr>
        <w:t>Instrucţiuni de completare a formularului (082)</w:t>
      </w:r>
    </w:p>
    <w:p>
      <w:pPr>
        <w:jc w:val="center"/>
        <w:rPr>
          <w:b/>
          <w:sz w:val="28"/>
          <w:szCs w:val="28"/>
        </w:rPr>
      </w:pPr>
      <w:r>
        <w:rPr>
          <w:b/>
        </w:rPr>
        <w:t>”Cerere privind înregistrarea în/scoaterea din Registrul RO e-Factura obligatoriu</w:t>
      </w:r>
      <w:r>
        <w:rPr>
          <w:b/>
          <w:lang w:val="pt-PT"/>
        </w:rPr>
        <w:t>”</w:t>
      </w:r>
    </w:p>
    <w:p>
      <w:pPr>
        <w:jc w:val="both"/>
      </w:pPr>
    </w:p>
    <w:p>
      <w:pPr>
        <w:jc w:val="both"/>
      </w:pPr>
    </w:p>
    <w:p>
      <w:pPr>
        <w:jc w:val="both"/>
      </w:pPr>
      <w:r>
        <w:tab/>
      </w:r>
      <w:r>
        <w:t>Formularul (082)</w:t>
      </w:r>
      <w:r>
        <w:rPr>
          <w:b/>
        </w:rPr>
        <w:t xml:space="preserve"> </w:t>
      </w:r>
      <w:r>
        <w:t>”Cerere privind înregistrarea în/scoaterea din Registrul RO e-Factura obligatoriu” se completează și se transmite de către următoarele categorii de entități, dacă nu au optat deja pentru aplicarea sistemului RO e-Factura:</w:t>
      </w:r>
    </w:p>
    <w:p>
      <w:pPr>
        <w:jc w:val="both"/>
      </w:pPr>
      <w:r>
        <w:tab/>
      </w:r>
      <w:r>
        <w:t xml:space="preserve">a) asociațiile și fundațiile constituite în baza Ordonanței Guvernului nr.26/2000 cu privire la asociații și fundații, aprobată cu modificări și completări prin Legea nr.246/2005, cu modificările și completările ulterioare, alte asociații fără scop lucrativ/patrimonial, partidele politice, cultele, care nu sunt înregistrate în scopuri de TVA conform art.316 din Codul fiscal, pentru facturile emise începând cu data de 1 iulie 2025;  </w:t>
      </w:r>
    </w:p>
    <w:p>
      <w:pPr>
        <w:ind w:firstLine="720"/>
        <w:jc w:val="both"/>
      </w:pPr>
      <w:r>
        <w:t>b) agricultorii persoane fizice care aplică Regimul special pentru agricultori prevăzut la art. 315</w:t>
      </w:r>
      <w:r>
        <w:rPr>
          <w:vertAlign w:val="superscript"/>
        </w:rPr>
        <w:t>1</w:t>
      </w:r>
      <w:r>
        <w:t xml:space="preserve"> din Codul fiscal, pentru facturile emise începând cu data de 1 iulie 2025;</w:t>
      </w:r>
    </w:p>
    <w:p>
      <w:pPr>
        <w:ind w:firstLine="720"/>
        <w:jc w:val="both"/>
        <w:rPr>
          <w:rFonts w:eastAsia="SimSun"/>
        </w:rPr>
      </w:pPr>
      <w:r>
        <w:t xml:space="preserve">c) </w:t>
      </w:r>
      <w:r>
        <w:rPr>
          <w:rFonts w:eastAsia="SimSun"/>
        </w:rPr>
        <w:t xml:space="preserve">furnizorii/prestatorii care se identifică fiscal prin cod numeric personal și care au obligația să respecte prevederile art.5 din Ordonanţa de urgenţă a Guvernului nr.120/2021 </w:t>
      </w:r>
      <w:r>
        <w:rPr>
          <w:bCs/>
        </w:rPr>
        <w:t>privind administrarea, funcţionarea şi implementarea sistemului naţional privind factura electronică RO e-Factura şi factura electronică în România, precum şi pentru completarea Ordonanţei Guvernului nr. 78/2000 privind omologarea, eliberarea cărţii de identitate a vehiculului şi certificarea autenticităţii vehiculelor rutiere în vederea introducerii pe piaţă, punerii la dispoziţie pe piaţă, înmatriculării sau înregistrării în România, precum şi supravegherea pieţei pentru acestea</w:t>
      </w:r>
      <w:r>
        <w:t>,</w:t>
      </w:r>
      <w:r>
        <w:rPr>
          <w:rFonts w:eastAsia="SimSun"/>
        </w:rPr>
        <w:t xml:space="preserve"> </w:t>
      </w:r>
      <w:r>
        <w:t xml:space="preserve">aprobată cu modificări și completări prin Legea nr. 139/2022, </w:t>
      </w:r>
      <w:r>
        <w:rPr>
          <w:rFonts w:eastAsia="SimSun"/>
        </w:rPr>
        <w:t xml:space="preserve">cu modificările și completările ulterioare, denumită în continuare </w:t>
      </w:r>
      <w:r>
        <w:rPr>
          <w:rFonts w:eastAsia="SimSun"/>
          <w:i/>
          <w:iCs/>
        </w:rPr>
        <w:t>Ordonanţa de urgenţă a Guvernului nr.120/2021, cu modificările și completările ulterioare</w:t>
      </w:r>
      <w:r>
        <w:rPr>
          <w:rFonts w:eastAsia="SimSun"/>
        </w:rPr>
        <w:t>;</w:t>
      </w:r>
    </w:p>
    <w:p>
      <w:pPr>
        <w:jc w:val="both"/>
      </w:pPr>
      <w:r>
        <w:tab/>
      </w:r>
      <w:r>
        <w:t>d) furnizorii/prestatorii care se identifică fiscal prin cod numeric personal și care au obligația să respecte prevederile art. 9</w:t>
      </w:r>
      <w:r>
        <w:rPr>
          <w:vertAlign w:val="superscript"/>
        </w:rPr>
        <w:t>1</w:t>
      </w:r>
      <w:r>
        <w:t xml:space="preserve"> din Ordonanţa de urgenţă a Guvernului nr. 120/2021, cu modificările și completările ulterioare :</w:t>
      </w:r>
    </w:p>
    <w:p>
      <w:pPr>
        <w:jc w:val="both"/>
        <w:rPr>
          <w:rFonts w:eastAsia="SimSun"/>
        </w:rPr>
      </w:pPr>
      <w:r>
        <w:rPr>
          <w:rFonts w:eastAsia="SimSun"/>
        </w:rPr>
        <w:tab/>
      </w:r>
      <w:r>
        <w:rPr>
          <w:rFonts w:eastAsia="SimSun"/>
        </w:rPr>
        <w:t>e) furnizorii/prestatorii care se identifică fiscal prin cod numeric personal și care au obligația să respecte prevederile art. 10 alin. (1) din Ordonanţa de urgenţă a Guvernului nr. 120/2021, cu modificările și completările ulterioare;</w:t>
      </w:r>
    </w:p>
    <w:p>
      <w:pPr>
        <w:jc w:val="both"/>
        <w:rPr>
          <w:lang w:val="en-US" w:eastAsia="en-US"/>
        </w:rPr>
      </w:pPr>
      <w:r>
        <w:rPr>
          <w:rFonts w:eastAsia="SimSun"/>
        </w:rPr>
        <w:tab/>
      </w:r>
      <w:r>
        <w:rPr>
          <w:rFonts w:eastAsia="SimSun"/>
        </w:rPr>
        <w:t>f) furnizorii/prestatorii care se identifică fiscal prin cod numeric personal și care au obligația să respecte prevederile art. 10</w:t>
      </w:r>
      <w:r>
        <w:rPr>
          <w:rFonts w:eastAsia="SimSun"/>
          <w:vertAlign w:val="superscript"/>
        </w:rPr>
        <w:t>1</w:t>
      </w:r>
      <w:r>
        <w:rPr>
          <w:rFonts w:eastAsia="SimSun"/>
        </w:rPr>
        <w:t xml:space="preserve"> alin. (2) din Ordonanţa de urgenţă a Guvernului nr. 120/2021, cu modificările și completările ulterioare.  </w:t>
      </w:r>
    </w:p>
    <w:p>
      <w:pPr>
        <w:jc w:val="both"/>
      </w:pPr>
    </w:p>
    <w:p>
      <w:pPr>
        <w:jc w:val="both"/>
        <w:rPr>
          <w:bCs/>
        </w:rPr>
      </w:pPr>
      <w:r>
        <w:tab/>
      </w:r>
      <w:r>
        <w:t xml:space="preserve">Formularul se completează și se transmite și de către </w:t>
      </w:r>
      <w:r>
        <w:rPr>
          <w:rFonts w:eastAsia="SimSun"/>
        </w:rPr>
        <w:t xml:space="preserve">furnizorii/prestatorii care se identifică fiscal prin cod numeric personal, care sunt </w:t>
      </w:r>
      <w:r>
        <w:t>înregistrați în Registrul RO e-Factura obligatoriu și care au dreptul să solicite scoaterea din acest registru în temeiul dispozițiilor art.IX alin.(2) din Ordonanța Guvernului nr.6/2026 pentru completarea Legii nr. 207/2015 privind Codul de procedură fiscală, precum și unele măsuri fiscal-bugetare.</w:t>
      </w:r>
    </w:p>
    <w:p>
      <w:pPr>
        <w:jc w:val="both"/>
      </w:pPr>
    </w:p>
    <w:p>
      <w:pPr>
        <w:ind w:firstLine="720"/>
        <w:jc w:val="both"/>
      </w:pPr>
      <w:r>
        <w:t>Formularul se completează cu ajutorul programului de asistență pus la dispoziție de Centrul Național pentru Informații Financiare și se transmite prin mijloace electronice de transmitere la distanță, potrivit legii.</w:t>
      </w:r>
    </w:p>
    <w:p>
      <w:pPr>
        <w:ind w:firstLine="720"/>
        <w:jc w:val="both"/>
      </w:pPr>
      <w:r>
        <w:t xml:space="preserve"> </w:t>
      </w:r>
    </w:p>
    <w:p>
      <w:pPr>
        <w:ind w:firstLine="720"/>
        <w:jc w:val="both"/>
      </w:pPr>
      <w:r>
        <w:t>Completarea formularului se face astfel:</w:t>
      </w:r>
    </w:p>
    <w:p>
      <w:pPr>
        <w:ind w:firstLine="720"/>
        <w:jc w:val="both"/>
      </w:pPr>
    </w:p>
    <w:p>
      <w:pPr>
        <w:ind w:firstLine="720"/>
        <w:jc w:val="both"/>
        <w:rPr>
          <w:b/>
          <w:bCs/>
        </w:rPr>
      </w:pPr>
      <w:r>
        <w:rPr>
          <w:b/>
          <w:bCs/>
        </w:rPr>
        <w:t>În prima casetă se bifează categoria din care face parte solicitantul.</w:t>
      </w:r>
    </w:p>
    <w:p>
      <w:pPr>
        <w:ind w:firstLine="720"/>
        <w:jc w:val="both"/>
      </w:pPr>
    </w:p>
    <w:p>
      <w:pPr>
        <w:ind w:firstLine="720"/>
        <w:jc w:val="both"/>
        <w:rPr>
          <w:b/>
        </w:rPr>
      </w:pPr>
      <w:r>
        <w:rPr>
          <w:b/>
        </w:rPr>
        <w:t>Secțiunea I "Date de identificare ale solicitantului"</w:t>
      </w:r>
    </w:p>
    <w:p>
      <w:pPr>
        <w:ind w:firstLine="720"/>
        <w:jc w:val="both"/>
      </w:pPr>
      <w:r>
        <w:t>Caseta "Denumire/Nume, prenume" se completează cu denumirea entității sau, după caz, cu numele și prenumele persoanei care solicită înregistrarea în/scoaterea din registru.</w:t>
      </w:r>
    </w:p>
    <w:p>
      <w:pPr>
        <w:ind w:firstLine="720"/>
        <w:jc w:val="both"/>
      </w:pPr>
    </w:p>
    <w:p>
      <w:pPr>
        <w:ind w:firstLine="720"/>
        <w:jc w:val="both"/>
      </w:pPr>
      <w:r>
        <w:t xml:space="preserve">Caseta "Cod de identificare fiscală" se completează cu codul de înregistrare fiscală atribuit entității, conform legii, sau cu codul numeric personal, după caz, înscriindu-se cifrele cu aliniere la dreapta.  </w:t>
      </w:r>
    </w:p>
    <w:p>
      <w:pPr>
        <w:ind w:firstLine="720"/>
        <w:jc w:val="both"/>
      </w:pPr>
    </w:p>
    <w:p>
      <w:pPr>
        <w:ind w:firstLine="720"/>
        <w:jc w:val="both"/>
      </w:pPr>
      <w:r>
        <w:t>Caseta "Domiciliul fiscal" se completează cu datele privind adresa domiciliului fiscal al entității sau, după caz, al persoanei fizice.</w:t>
      </w:r>
    </w:p>
    <w:p>
      <w:pPr>
        <w:ind w:firstLine="720"/>
        <w:jc w:val="both"/>
      </w:pPr>
    </w:p>
    <w:p>
      <w:pPr>
        <w:ind w:firstLine="720"/>
        <w:jc w:val="both"/>
      </w:pPr>
      <w:r>
        <w:rPr>
          <w:rFonts w:eastAsia="SimSun"/>
        </w:rPr>
        <w:t>În situaţia în care formularul se completează de către împuternicit ori reprezentantul legal/desemnat potrivit legii, secțiunea se completează cu datele de identificare ale entității/persoanei pentru care se solicită înregistrarea în/scoaterea din registru.</w:t>
      </w:r>
    </w:p>
    <w:p>
      <w:pPr>
        <w:ind w:firstLine="720"/>
        <w:jc w:val="both"/>
      </w:pPr>
    </w:p>
    <w:p>
      <w:pPr>
        <w:jc w:val="both"/>
      </w:pPr>
      <w:r>
        <w:rPr>
          <w:b/>
        </w:rPr>
        <w:t>Secțiunea II</w:t>
      </w:r>
      <w:r>
        <w:rPr>
          <w:b/>
          <w:lang w:val="it-IT"/>
        </w:rPr>
        <w:t xml:space="preserve">. </w:t>
      </w:r>
      <w:r>
        <w:rPr>
          <w:b/>
        </w:rPr>
        <w:t xml:space="preserve"> </w:t>
      </w:r>
      <w:r>
        <w:rPr>
          <w:b/>
          <w:lang w:val="it-IT"/>
        </w:rPr>
        <w:t>R</w:t>
      </w:r>
      <w:r>
        <w:rPr>
          <w:b/>
        </w:rPr>
        <w:t>eprezentare prin -</w:t>
      </w:r>
      <w:r>
        <w:rPr>
          <w:lang w:val="it-IT"/>
        </w:rPr>
        <w:tab/>
      </w:r>
      <w:r>
        <w:t>s</w:t>
      </w:r>
      <w:r>
        <w:rPr>
          <w:lang w:val="it-IT"/>
        </w:rPr>
        <w:t xml:space="preserve">e marchează cu "X", în cazul în care, în relația cu organul fiscal, </w:t>
      </w:r>
      <w:r>
        <w:t>entitatea/persoana</w:t>
      </w:r>
      <w:r>
        <w:rPr>
          <w:lang w:val="it-IT"/>
        </w:rPr>
        <w:t xml:space="preserve"> este reprezentat</w:t>
      </w:r>
      <w:r>
        <w:t>ă</w:t>
      </w:r>
      <w:r>
        <w:rPr>
          <w:lang w:val="it-IT"/>
        </w:rPr>
        <w:t xml:space="preserve"> prin </w:t>
      </w:r>
      <w:r>
        <w:t>împuternicit ori reprezentant legal/desemnat.</w:t>
      </w:r>
    </w:p>
    <w:p>
      <w:pPr>
        <w:ind w:firstLine="720"/>
        <w:jc w:val="both"/>
      </w:pPr>
      <w:r>
        <w:rPr>
          <w:lang w:val="it-IT"/>
        </w:rPr>
        <w:t>În casetele "Nr. document" și "Dată document (zz/ll/aaaa)" se înscriu numărul și data înregistrării la organul fiscal, de către împuternicit, a actului de împuternicire, în original sau în copie legalizată</w:t>
      </w:r>
      <w:r>
        <w:t xml:space="preserve"> sau după caz,</w:t>
      </w:r>
      <w:r>
        <w:rPr>
          <w:lang w:val="it-IT"/>
        </w:rPr>
        <w:t xml:space="preserve"> numărul și data documentului care atestă calitatea de reprezentant legal</w:t>
      </w:r>
      <w:r>
        <w:t>/desemnat.</w:t>
      </w:r>
    </w:p>
    <w:p>
      <w:pPr>
        <w:ind w:firstLine="720"/>
        <w:jc w:val="both"/>
        <w:rPr>
          <w:lang w:val="it-IT"/>
        </w:rPr>
      </w:pPr>
    </w:p>
    <w:p>
      <w:pPr>
        <w:ind w:firstLine="720"/>
        <w:jc w:val="both"/>
      </w:pPr>
      <w:r>
        <w:rPr>
          <w:b/>
          <w:bCs/>
        </w:rPr>
        <w:t>Date de identificare - s</w:t>
      </w:r>
      <w:r>
        <w:t>e completează cu datele de identificare ale împuternicitului ori reprezentantului legal/desemnat.</w:t>
      </w:r>
    </w:p>
    <w:p>
      <w:pPr>
        <w:ind w:firstLine="720"/>
        <w:jc w:val="both"/>
      </w:pPr>
      <w:r>
        <w:t xml:space="preserve">Caseta “Țara” se completează dacă s-a </w:t>
      </w:r>
      <w:r>
        <w:rPr>
          <w:lang w:val="it-IT"/>
        </w:rPr>
        <w:t>mar</w:t>
      </w:r>
      <w:r>
        <w:t>cat</w:t>
      </w:r>
      <w:r>
        <w:rPr>
          <w:lang w:val="it-IT"/>
        </w:rPr>
        <w:t xml:space="preserve"> cu "X"</w:t>
      </w:r>
      <w:r>
        <w:t xml:space="preserve"> căsuța “Reprezentant legal/desemnat”.</w:t>
      </w:r>
    </w:p>
    <w:p>
      <w:pPr>
        <w:jc w:val="both"/>
        <w:rPr>
          <w:b/>
        </w:rPr>
      </w:pPr>
    </w:p>
    <w:p>
      <w:pPr>
        <w:jc w:val="both"/>
        <w:rPr>
          <w:bCs/>
        </w:rPr>
      </w:pPr>
      <w:r>
        <w:rPr>
          <w:b/>
        </w:rPr>
        <w:t>Secţiunea III. ”Cerere privind înregistrarea în Registrul RO e-Factura obligatoriu</w:t>
      </w:r>
      <w:r>
        <w:rPr>
          <w:b/>
          <w:bCs/>
          <w:lang w:val="pt-PT"/>
        </w:rPr>
        <w:t>”</w:t>
      </w:r>
      <w:r>
        <w:rPr>
          <w:bCs/>
          <w:lang w:val="pt-PT"/>
        </w:rPr>
        <w:t xml:space="preserve"> </w:t>
      </w:r>
      <w:r>
        <w:rPr>
          <w:bCs/>
        </w:rPr>
        <w:t>se completează astfel:</w:t>
      </w:r>
    </w:p>
    <w:p>
      <w:pPr>
        <w:jc w:val="both"/>
      </w:pPr>
      <w:r>
        <w:rPr>
          <w:bCs/>
        </w:rPr>
        <w:tab/>
      </w:r>
      <w:r>
        <w:rPr>
          <w:b/>
        </w:rPr>
        <w:t>Prima căsuță</w:t>
      </w:r>
      <w:r>
        <w:rPr>
          <w:bCs/>
        </w:rPr>
        <w:t xml:space="preserve"> se bifează de către entitățile care solicită  înregistrarea în Registrul RO e-Factura obligatoriu începând cu data de 01 iulie 2025, în vederea utilizării sistemului național privind factura electronică RO e-Factura, potrivit dispozițiilor art.10</w:t>
      </w:r>
      <w:r>
        <w:rPr>
          <w:bCs/>
          <w:vertAlign w:val="superscript"/>
        </w:rPr>
        <w:t>6</w:t>
      </w:r>
      <w:r>
        <w:rPr>
          <w:bCs/>
        </w:rPr>
        <w:t xml:space="preserve"> alin.(4) teza a I-a sau art. 10</w:t>
      </w:r>
      <w:r>
        <w:rPr>
          <w:bCs/>
          <w:vertAlign w:val="superscript"/>
        </w:rPr>
        <w:t>7</w:t>
      </w:r>
      <w:r>
        <w:rPr>
          <w:bCs/>
        </w:rPr>
        <w:t xml:space="preserve"> alin.(4) teza I-a din Ordonanța de urgență a Guvernului nr.120/2021 </w:t>
      </w:r>
      <w:r>
        <w:t>cu modificările și completările ulterioare.</w:t>
      </w:r>
    </w:p>
    <w:p>
      <w:pPr>
        <w:jc w:val="both"/>
      </w:pPr>
      <w:r>
        <w:tab/>
      </w:r>
    </w:p>
    <w:p>
      <w:pPr>
        <w:ind w:firstLine="720"/>
        <w:jc w:val="both"/>
      </w:pPr>
      <w:r>
        <w:rPr>
          <w:b/>
          <w:bCs/>
        </w:rPr>
        <w:t>A doua căsuță</w:t>
      </w:r>
      <w:r>
        <w:t xml:space="preserve"> se bifează de entitățile/persoanele care încep să desfăşoare activităţi economice după data de 30 iunie 2025 și care au obligaţia să solicite înscrierea în Registrul RO e-Factura obligatoriu înainte de a începe desfăşurarea activităţilor economice, potrivit art.10</w:t>
      </w:r>
      <w:r>
        <w:rPr>
          <w:vertAlign w:val="superscript"/>
        </w:rPr>
        <w:t>6</w:t>
      </w:r>
      <w:r>
        <w:t xml:space="preserve"> alin.(4) teza a II-a, art. 10</w:t>
      </w:r>
      <w:r>
        <w:rPr>
          <w:vertAlign w:val="superscript"/>
        </w:rPr>
        <w:t>7</w:t>
      </w:r>
      <w:r>
        <w:t xml:space="preserve"> alin.(4) teza a II-a din Ordonanța de urgență a Guvernului nr.120/2021 cu modificările și completările ulterioare.</w:t>
      </w:r>
    </w:p>
    <w:p>
      <w:pPr>
        <w:jc w:val="both"/>
      </w:pPr>
      <w:r>
        <w:tab/>
      </w:r>
      <w:r>
        <w:t>Căsuța se bifează și de către furnizorii/prestatorii care se identifică fiscal prin codul numeric personal, care desfăşoară activităţi economice începând cu data de 1 iunie 2026, care au obligaţia să respecte prevederile art. 5, art. 9</w:t>
      </w:r>
      <w:r>
        <w:rPr>
          <w:vertAlign w:val="superscript"/>
        </w:rPr>
        <w:t>1</w:t>
      </w:r>
      <w:r>
        <w:t>, art. 10 alin. (1) şi art. 10</w:t>
      </w:r>
      <w:r>
        <w:rPr>
          <w:vertAlign w:val="superscript"/>
        </w:rPr>
        <w:t>1</w:t>
      </w:r>
      <w:r>
        <w:t xml:space="preserve"> alin. (2) din Ordonanța de urgență a Guvernului nr.120/2021, cu modificările și completările ulterioare și care au obligaţia, potrivit art. 10</w:t>
      </w:r>
      <w:r>
        <w:rPr>
          <w:vertAlign w:val="superscript"/>
        </w:rPr>
        <w:t>10</w:t>
      </w:r>
      <w:r>
        <w:t xml:space="preserve"> din același act normativ, să solicite înscrierea în Registrul RO e-Factura obligatoriu înainte de a începe desfăşurarea activităţilor economice.</w:t>
      </w:r>
    </w:p>
    <w:p>
      <w:pPr>
        <w:pStyle w:val="20"/>
        <w:ind w:firstLine="720"/>
        <w:jc w:val="both"/>
        <w:rPr>
          <w:bCs/>
          <w:lang w:val="it-IT"/>
        </w:rPr>
      </w:pPr>
      <w:r>
        <w:t>Aceste persoane vor fi</w:t>
      </w:r>
      <w:r>
        <w:rPr>
          <w:bCs/>
          <w:lang w:val="it-IT"/>
        </w:rPr>
        <w:t xml:space="preserve"> înscrise în registru în termen de 3 zile lucrătoare de la data solicitării.</w:t>
      </w:r>
    </w:p>
    <w:p>
      <w:pPr>
        <w:jc w:val="both"/>
      </w:pPr>
      <w:r>
        <w:tab/>
      </w:r>
      <w:r>
        <w:rPr>
          <w:b/>
          <w:bCs/>
        </w:rPr>
        <w:t>A treia căsuță</w:t>
      </w:r>
      <w:r>
        <w:t xml:space="preserve"> se bifează de către furnizorii/prestatorii care se identifică fiscal prin codul numeric personal, care au început să desfăşoare activităţi economice anterior datei de 1 iunie 2026, care nu sunt înscriși în Registrul RO e-Factura obligatoriu și care au obligaţia de a solicita înscrierea în registru, potrivit dispozițiilor art.IX alin.(3) din Ordonanța Guvernului nr.6/2026 pentru completarea Legii nr. 207/2015 privind Codul de procedură fiscală, precum și unele măsuri fiscal-bugetare, cu cel puțin 3 zile lucrătoare înainte de această dată. Aceste persoane sunt înscrise în registru cu data de 1 iunie 2026.</w:t>
      </w:r>
    </w:p>
    <w:p>
      <w:pPr>
        <w:jc w:val="both"/>
      </w:pPr>
    </w:p>
    <w:p>
      <w:pPr>
        <w:jc w:val="both"/>
      </w:pPr>
    </w:p>
    <w:p>
      <w:pPr>
        <w:jc w:val="both"/>
        <w:rPr>
          <w:bCs/>
        </w:rPr>
      </w:pPr>
      <w:r>
        <w:rPr>
          <w:b/>
        </w:rPr>
        <w:t>Secțiunea I</w:t>
      </w:r>
      <w:r>
        <w:rPr>
          <w:b/>
          <w:lang w:val="en-US"/>
        </w:rPr>
        <w:t>V</w:t>
      </w:r>
      <w:r>
        <w:rPr>
          <w:b/>
        </w:rPr>
        <w:t xml:space="preserve"> ”Cerere privind scoaterea din </w:t>
      </w:r>
      <w:r>
        <w:rPr>
          <w:b/>
          <w:i/>
          <w:iCs/>
        </w:rPr>
        <w:t>Registrul RO e-Factura obligatoriu</w:t>
      </w:r>
      <w:r>
        <w:rPr>
          <w:b/>
        </w:rPr>
        <w:t>”</w:t>
      </w:r>
      <w:r>
        <w:rPr>
          <w:b/>
          <w:lang w:val="en-US"/>
        </w:rPr>
        <w:t xml:space="preserve"> </w:t>
      </w:r>
      <w:r>
        <w:rPr>
          <w:bCs/>
        </w:rPr>
        <w:t xml:space="preserve">se bifează de către </w:t>
      </w:r>
      <w:r>
        <w:t>furnizorul/prestatorul identificat fiscal prin cod numeric personal, înregistrat în Registrul RO e-Factura obligatoriu, care are dreptul să solicite scoaterea din acest registru în temeiul dispozițiilor art.IX alin.(2) din Ordonanța Guvernului nr.6/2026 pentru completarea Legii nr. 207/2015 privind Codul de procedură fiscală, precum și unele măsuri fiscal-bugetare.</w:t>
      </w:r>
    </w:p>
    <w:p>
      <w:pPr>
        <w:jc w:val="both"/>
      </w:pPr>
    </w:p>
    <w:p>
      <w:pPr>
        <w:jc w:val="both"/>
      </w:pPr>
      <w:r>
        <w:t>Caseta ”Numele persoanei care face declaraţia” se completează cu numele persoanei care întocmește formularul (082).</w:t>
      </w:r>
    </w:p>
    <w:p>
      <w:pPr>
        <w:ind w:firstLine="720"/>
        <w:jc w:val="both"/>
      </w:pPr>
      <w:r>
        <w:t xml:space="preserve">Caseta ”Funcția/Calitatea” se completează cu funcția/calitatea pe care o are persoana care întocmește formularul (082). </w:t>
      </w:r>
      <w:r>
        <w:rPr>
          <w:rFonts w:eastAsia="SimSun"/>
        </w:rPr>
        <w:t>În situaţia în care formularul (082) se completează de către împuternicit ori reprezentant legal/desemnat potrivit legii, se înscrie "Împuternicit", ”Reprezentant legal” sau ”Reprezentant desemnat”, după caz.</w:t>
      </w:r>
    </w:p>
    <w:p>
      <w:pPr>
        <w:ind w:firstLine="720"/>
        <w:jc w:val="both"/>
      </w:pPr>
    </w:p>
    <w:p>
      <w:pPr>
        <w:ind w:firstLine="720"/>
        <w:jc w:val="both"/>
      </w:pPr>
    </w:p>
    <w:p>
      <w:pPr>
        <w:ind w:firstLine="720"/>
        <w:jc w:val="both"/>
      </w:pPr>
    </w:p>
    <w:p>
      <w:pPr>
        <w:ind w:firstLine="720"/>
        <w:jc w:val="both"/>
      </w:pPr>
    </w:p>
    <w:sectPr>
      <w:headerReference r:id="rId3" w:type="default"/>
      <w:pgSz w:w="11906" w:h="16838"/>
      <w:pgMar w:top="840" w:right="990" w:bottom="1117" w:left="1152" w:header="0" w:footer="0" w:gutter="0"/>
      <w:cols w:space="720" w:num="1"/>
      <w:formProt w:val="0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Segoe UI">
    <w:panose1 w:val="020B0502040204020203"/>
    <w:charset w:val="00"/>
    <w:family w:val="swiss"/>
    <w:pitch w:val="default"/>
    <w:sig w:usb0="E4002EFF" w:usb1="C000E47F" w:usb2="00000009" w:usb3="00000000" w:csb0="200001FF" w:csb1="00000000"/>
  </w:font>
  <w:font w:name="Liberation Sans">
    <w:panose1 w:val="020B0604020202020204"/>
    <w:charset w:val="00"/>
    <w:family w:val="swiss"/>
    <w:pitch w:val="default"/>
    <w:sig w:usb0="E0000AFF" w:usb1="500078FF" w:usb2="00000021" w:usb3="00000000" w:csb0="600001BF" w:csb1="DFF70000"/>
  </w:font>
  <w:font w:name="Microsoft YaHei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</w:pPr>
    <w:ins w:id="0" w:author="Mirela Modrogan" w:date="2026-03-03T15:07:03Z">
      <w:r>
        <w:rPr>
          <w:sz w:val="18"/>
        </w:rPr>
        <w:pict>
          <v:shape id="PowerPlusWaterMarkObject21464" o:spid="_x0000_s2049" o:spt="136" type="#_x0000_t136" style="position:absolute;left:0pt;height:176.35pt;width:513.95pt;mso-position-horizontal:center;mso-position-horizontal-relative:margin;mso-position-vertical:center;mso-position-vertical-relative:margin;rotation:-2949120f;z-index:-251657216;mso-width-relative:page;mso-height-relative:page;" fillcolor="#C0C0C0" filled="t" stroked="f" coordsize="21600,21600" adj="10800">
            <v:path/>
            <v:fill on="t" opacity="32768f" focussize="0,0"/>
            <v:stroke on="f"/>
            <v:imagedata o:title=""/>
            <o:lock v:ext="edit" aspectratio="t"/>
            <v:textpath on="t" fitpath="t" trim="t" xscale="f" string="PROIECT" style="font-family:Segoe UI;font-size:36pt;v-same-letter-heights:f;v-text-align:center;"/>
          </v:shape>
        </w:pict>
      </w:r>
    </w:ins>
  </w:p>
</w:hdr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Mirela Modrogan">
    <w15:presenceInfo w15:providerId="None" w15:userId="Mirela Modroga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trackRevisions w:val="1"/>
  <w:documentProtection w:enforcement="0"/>
  <w:defaultTabStop w:val="720"/>
  <w:autoHyphenation/>
  <w:characterSpacingControl w:val="doNotCompress"/>
  <w:hdrShapeDefaults>
    <o:shapelayout v:ext="edit">
      <o:idmap v:ext="edit" data="2"/>
    </o:shapelayout>
  </w:hdrShapeDefaults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539F"/>
    <w:rsid w:val="0024085A"/>
    <w:rsid w:val="00A1539F"/>
    <w:rsid w:val="00F31FD6"/>
    <w:rsid w:val="06F83C23"/>
    <w:rsid w:val="0A9C51E0"/>
    <w:rsid w:val="19B000F3"/>
    <w:rsid w:val="2104538A"/>
    <w:rsid w:val="2D307951"/>
    <w:rsid w:val="353808E2"/>
    <w:rsid w:val="36120BFF"/>
    <w:rsid w:val="382D0F79"/>
    <w:rsid w:val="46C83CFD"/>
    <w:rsid w:val="4A064151"/>
    <w:rsid w:val="4FF00AE9"/>
    <w:rsid w:val="658C53BB"/>
    <w:rsid w:val="68325421"/>
    <w:rsid w:val="6F2B3A10"/>
    <w:rsid w:val="71E66D5D"/>
    <w:rsid w:val="7B5D0803"/>
    <w:rsid w:val="7D926D4C"/>
    <w:rsid w:val="7FCC71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uiPriority="99" w:name="header"/>
    <w:lsdException w:uiPriority="99" w:name="footer"/>
    <w:lsdException w:uiPriority="99" w:name="index heading"/>
    <w:lsdException w:qFormat="1" w:unhideWhenUsed="0" w:uiPriority="0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qFormat="1" w:unhideWhenUsed="0" w:uiPriority="0" w:semiHidden="0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qFormat="1"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qFormat="1"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qFormat="1"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uppressAutoHyphens/>
    </w:pPr>
    <w:rPr>
      <w:rFonts w:ascii="Times New Roman" w:hAnsi="Times New Roman" w:eastAsia="Times New Roman" w:cs="Times New Roman"/>
      <w:sz w:val="24"/>
      <w:szCs w:val="24"/>
      <w:lang w:val="ro-RO" w:eastAsia="ar-SA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semiHidden/>
    <w:unhideWhenUsed/>
    <w:qFormat/>
    <w:uiPriority w:val="99"/>
    <w:rPr>
      <w:rFonts w:ascii="Segoe UI" w:hAnsi="Segoe UI" w:cs="Segoe UI"/>
      <w:sz w:val="18"/>
      <w:szCs w:val="18"/>
    </w:rPr>
  </w:style>
  <w:style w:type="paragraph" w:styleId="5">
    <w:name w:val="Body Text"/>
    <w:basedOn w:val="1"/>
    <w:qFormat/>
    <w:uiPriority w:val="0"/>
    <w:pPr>
      <w:spacing w:after="140" w:line="276" w:lineRule="auto"/>
    </w:pPr>
  </w:style>
  <w:style w:type="paragraph" w:styleId="6">
    <w:name w:val="caption"/>
    <w:basedOn w:val="1"/>
    <w:next w:val="1"/>
    <w:qFormat/>
    <w:uiPriority w:val="0"/>
    <w:pPr>
      <w:suppressLineNumbers/>
      <w:spacing w:before="120" w:after="120"/>
    </w:pPr>
    <w:rPr>
      <w:rFonts w:cs="Arial"/>
      <w:i/>
      <w:iCs/>
    </w:rPr>
  </w:style>
  <w:style w:type="character" w:styleId="7">
    <w:name w:val="annotation reference"/>
    <w:basedOn w:val="2"/>
    <w:semiHidden/>
    <w:unhideWhenUsed/>
    <w:qFormat/>
    <w:uiPriority w:val="99"/>
    <w:rPr>
      <w:sz w:val="16"/>
      <w:szCs w:val="16"/>
    </w:rPr>
  </w:style>
  <w:style w:type="paragraph" w:styleId="8">
    <w:name w:val="annotation text"/>
    <w:basedOn w:val="1"/>
    <w:semiHidden/>
    <w:unhideWhenUsed/>
    <w:qFormat/>
    <w:uiPriority w:val="99"/>
    <w:rPr>
      <w:sz w:val="20"/>
      <w:szCs w:val="20"/>
    </w:rPr>
  </w:style>
  <w:style w:type="paragraph" w:styleId="9">
    <w:name w:val="annotation subject"/>
    <w:basedOn w:val="8"/>
    <w:next w:val="8"/>
    <w:semiHidden/>
    <w:unhideWhenUsed/>
    <w:qFormat/>
    <w:uiPriority w:val="99"/>
    <w:rPr>
      <w:b/>
      <w:bCs/>
    </w:rPr>
  </w:style>
  <w:style w:type="paragraph" w:styleId="10">
    <w:name w:val="footer"/>
    <w:basedOn w:val="1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1">
    <w:name w:val="header"/>
    <w:basedOn w:val="1"/>
    <w:semiHidden/>
    <w:unhideWhenUsed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12">
    <w:name w:val="List"/>
    <w:basedOn w:val="5"/>
    <w:qFormat/>
    <w:uiPriority w:val="0"/>
    <w:rPr>
      <w:rFonts w:cs="Arial"/>
    </w:rPr>
  </w:style>
  <w:style w:type="character" w:customStyle="1" w:styleId="13">
    <w:name w:val="Balloon Text Char"/>
    <w:basedOn w:val="2"/>
    <w:semiHidden/>
    <w:qFormat/>
    <w:uiPriority w:val="99"/>
    <w:rPr>
      <w:rFonts w:ascii="Segoe UI" w:hAnsi="Segoe UI" w:cs="Segoe UI"/>
      <w:sz w:val="18"/>
      <w:szCs w:val="18"/>
      <w:lang w:val="ro-RO" w:eastAsia="ar-SA"/>
    </w:rPr>
  </w:style>
  <w:style w:type="character" w:customStyle="1" w:styleId="14">
    <w:name w:val="Comment Text Char"/>
    <w:basedOn w:val="2"/>
    <w:semiHidden/>
    <w:qFormat/>
    <w:uiPriority w:val="99"/>
    <w:rPr>
      <w:lang w:val="ro-RO" w:eastAsia="ar-SA"/>
    </w:rPr>
  </w:style>
  <w:style w:type="character" w:customStyle="1" w:styleId="15">
    <w:name w:val="Comment Subject Char"/>
    <w:basedOn w:val="14"/>
    <w:semiHidden/>
    <w:qFormat/>
    <w:uiPriority w:val="99"/>
    <w:rPr>
      <w:b/>
      <w:bCs/>
      <w:lang w:val="ro-RO" w:eastAsia="ar-SA"/>
    </w:rPr>
  </w:style>
  <w:style w:type="character" w:customStyle="1" w:styleId="16">
    <w:name w:val="Line Numbering"/>
    <w:qFormat/>
    <w:uiPriority w:val="0"/>
  </w:style>
  <w:style w:type="paragraph" w:customStyle="1" w:styleId="17">
    <w:name w:val="Heading"/>
    <w:basedOn w:val="1"/>
    <w:next w:val="5"/>
    <w:qFormat/>
    <w:uiPriority w:val="0"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customStyle="1" w:styleId="18">
    <w:name w:val="Index"/>
    <w:basedOn w:val="1"/>
    <w:qFormat/>
    <w:uiPriority w:val="0"/>
    <w:pPr>
      <w:suppressLineNumbers/>
    </w:pPr>
    <w:rPr>
      <w:rFonts w:cs="Arial"/>
      <w:lang w:val="zh-CN" w:eastAsia="zh-CN" w:bidi="zh-CN"/>
    </w:rPr>
  </w:style>
  <w:style w:type="paragraph" w:styleId="19">
    <w:name w:val="List Paragraph"/>
    <w:basedOn w:val="1"/>
    <w:qFormat/>
    <w:uiPriority w:val="0"/>
    <w:pPr>
      <w:suppressAutoHyphens w:val="0"/>
      <w:spacing w:after="160" w:line="259" w:lineRule="auto"/>
      <w:ind w:left="720"/>
      <w:contextualSpacing/>
    </w:pPr>
    <w:rPr>
      <w:rFonts w:asciiTheme="minorHAnsi" w:hAnsiTheme="minorHAnsi" w:eastAsiaTheme="minorEastAsia" w:cstheme="minorBidi"/>
      <w:sz w:val="20"/>
      <w:szCs w:val="20"/>
      <w:lang w:val="en-US" w:eastAsia="zh-CN"/>
    </w:rPr>
  </w:style>
  <w:style w:type="paragraph" w:customStyle="1" w:styleId="20">
    <w:name w:val="Frame Contents"/>
    <w:basedOn w:val="5"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7" Type="http://schemas.microsoft.com/office/2011/relationships/people" Target="people.xml"/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3</Pages>
  <Words>1219</Words>
  <Characters>6950</Characters>
  <Lines>57</Lines>
  <Paragraphs>16</Paragraphs>
  <TotalTime>0</TotalTime>
  <ScaleCrop>false</ScaleCrop>
  <LinksUpToDate>false</LinksUpToDate>
  <CharactersWithSpaces>8153</CharactersWithSpaces>
  <Application>WPS Office_11.2.0.10351_F1E327BC-269C-435d-A152-05C5408002CA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2026-03-03T08:38:00Z</dcterms:created>
  <dc:creator>55685815</dc:creator>
  <cp:lastModifiedBy>Mirela Modrogan</cp:lastModifiedBy>
  <cp:lastPrinted>2026-03-03T08:35:00Z</cp:lastPrinted>
  <dcterms:modified xsi:type="dcterms:W3CDTF">2026-03-03T13:07:05Z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25C6AD03345F44D79CC28C141875CFA7</vt:lpwstr>
  </property>
  <property fmtid="{D5CDD505-2E9C-101B-9397-08002B2CF9AE}" pid="3" name="KSOProductBuildVer">
    <vt:lpwstr>1033-11.2.0.10351</vt:lpwstr>
  </property>
</Properties>
</file>